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A0" w:rsidRDefault="009370A0" w:rsidP="009370A0">
      <w:pPr>
        <w:pStyle w:val="Heading2"/>
      </w:pPr>
      <w:r>
        <w:t>Some block quotes, in different ways</w:t>
      </w:r>
    </w:p>
    <w:p w:rsidR="009370A0" w:rsidRDefault="009370A0" w:rsidP="009370A0"/>
    <w:p w:rsidR="009370A0" w:rsidRDefault="009370A0" w:rsidP="009370A0">
      <w:r>
        <w:t>This is the proper way, with a style</w:t>
      </w:r>
    </w:p>
    <w:p w:rsidR="009370A0" w:rsidRDefault="009370A0" w:rsidP="009370A0"/>
    <w:p w:rsidR="009370A0" w:rsidRDefault="009370A0" w:rsidP="009370A0">
      <w:pPr>
        <w:pStyle w:val="Quote"/>
      </w:pPr>
      <w:r>
        <w:t>I don’t know why this would be in italics, but so it appears to be on my screen.</w:t>
      </w:r>
    </w:p>
    <w:p w:rsidR="009370A0" w:rsidRDefault="009370A0" w:rsidP="009370A0"/>
    <w:p w:rsidR="009370A0" w:rsidRDefault="009370A0" w:rsidP="009370A0">
      <w:r>
        <w:t>And this is the way that most people do it:</w:t>
      </w:r>
    </w:p>
    <w:p w:rsidR="009370A0" w:rsidRDefault="009370A0" w:rsidP="009370A0"/>
    <w:p w:rsidR="009370A0" w:rsidRDefault="009370A0" w:rsidP="009370A0">
      <w:pPr>
        <w:ind w:left="1440"/>
      </w:pPr>
      <w:r>
        <w:t>I just indented this, so it looks like a block quote. I think this is how most people do block quotes in their documents.</w:t>
      </w:r>
    </w:p>
    <w:p w:rsidR="009370A0" w:rsidRDefault="009370A0" w:rsidP="009370A0">
      <w:pPr>
        <w:ind w:left="1440"/>
      </w:pPr>
    </w:p>
    <w:p w:rsidR="0082648A" w:rsidRDefault="009370A0">
      <w:r>
        <w:t>And back to the normal  style.</w:t>
      </w:r>
      <w:bookmarkStart w:id="0" w:name="_GoBack"/>
      <w:bookmarkEnd w:id="0"/>
    </w:p>
    <w:sectPr w:rsidR="0082648A" w:rsidSect="005372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A0"/>
    <w:rsid w:val="0082648A"/>
    <w:rsid w:val="009370A0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A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70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7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9370A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370A0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0A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70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7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9370A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370A0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Macintosh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2014-06-12T19:29:00Z</dcterms:created>
  <dcterms:modified xsi:type="dcterms:W3CDTF">2014-06-12T19:29:00Z</dcterms:modified>
</cp:coreProperties>
</file>